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B50" w:rsidRDefault="00815B50" w:rsidP="00815B50">
      <w:pPr>
        <w:pStyle w:val="ListParagraph"/>
        <w:numPr>
          <w:ilvl w:val="0"/>
          <w:numId w:val="1"/>
        </w:numPr>
      </w:pPr>
      <w:r w:rsidRPr="00D80B5F">
        <w:rPr>
          <w:b/>
        </w:rPr>
        <w:t>Bid Purpose</w:t>
      </w:r>
      <w:r w:rsidR="008518A6">
        <w:br/>
        <w:t xml:space="preserve">Shelby County is issuing this bid in order to </w:t>
      </w:r>
      <w:r w:rsidR="00B3162F">
        <w:t xml:space="preserve">install a new fiber optic cable as part of a </w:t>
      </w:r>
      <w:r w:rsidR="00A705B9">
        <w:t xml:space="preserve">fiber network expansion </w:t>
      </w:r>
      <w:r w:rsidR="00026977">
        <w:t>project</w:t>
      </w:r>
      <w:r w:rsidR="00A705B9">
        <w:t xml:space="preserve"> for the </w:t>
      </w:r>
      <w:r w:rsidR="00026977">
        <w:t xml:space="preserve">UM campus network.  </w:t>
      </w:r>
    </w:p>
    <w:p w:rsidR="00026977" w:rsidRPr="00026977" w:rsidRDefault="00815B50" w:rsidP="00026977">
      <w:pPr>
        <w:pStyle w:val="ListParagraph"/>
        <w:numPr>
          <w:ilvl w:val="0"/>
          <w:numId w:val="1"/>
        </w:numPr>
        <w:autoSpaceDE w:val="0"/>
        <w:autoSpaceDN w:val="0"/>
        <w:adjustRightInd w:val="0"/>
        <w:spacing w:after="0" w:line="240" w:lineRule="auto"/>
      </w:pPr>
      <w:r w:rsidRPr="00026977">
        <w:rPr>
          <w:b/>
        </w:rPr>
        <w:t>Scope/Statement of Work</w:t>
      </w:r>
      <w:r>
        <w:br/>
      </w:r>
      <w:r>
        <w:br/>
      </w:r>
      <w:r w:rsidR="009C4AC4">
        <w:t xml:space="preserve">Shelby County </w:t>
      </w:r>
      <w:r w:rsidR="00A14049">
        <w:t xml:space="preserve">desires to seek a single vendor to implement </w:t>
      </w:r>
      <w:r w:rsidR="00026977">
        <w:t xml:space="preserve">this new fiber run.  </w:t>
      </w:r>
      <w:r w:rsidR="00026977" w:rsidRPr="00026977">
        <w:t xml:space="preserve">The cable work consists of </w:t>
      </w:r>
      <w:r w:rsidR="00026977" w:rsidRPr="000909AB">
        <w:t xml:space="preserve">approximately </w:t>
      </w:r>
      <w:r w:rsidR="000909AB" w:rsidRPr="000909AB">
        <w:t>1</w:t>
      </w:r>
      <w:r w:rsidR="00026977" w:rsidRPr="000909AB">
        <w:t>,</w:t>
      </w:r>
      <w:r w:rsidR="00A705B9">
        <w:t>5</w:t>
      </w:r>
      <w:r w:rsidR="000909AB" w:rsidRPr="000909AB">
        <w:t xml:space="preserve">80 </w:t>
      </w:r>
      <w:r w:rsidR="00026977" w:rsidRPr="00026977">
        <w:t xml:space="preserve">feet of </w:t>
      </w:r>
      <w:r w:rsidR="00CD5B54">
        <w:t xml:space="preserve">underground rated </w:t>
      </w:r>
      <w:r w:rsidR="00026977" w:rsidRPr="00026977">
        <w:t xml:space="preserve">fiber optic cable homerun from </w:t>
      </w:r>
      <w:r w:rsidR="00A705B9">
        <w:t>The Jeter junction box at N. Boundary Street to the Morgan Hall.</w:t>
      </w:r>
      <w:r w:rsidR="00CD5B54">
        <w:t xml:space="preserve">  Vendor will utilize existing UM conduit when available.</w:t>
      </w:r>
      <w:r w:rsidR="00A340F3">
        <w:t xml:space="preserve">  All conduit used to be duct sealed.</w:t>
      </w:r>
    </w:p>
    <w:p w:rsidR="00815B50" w:rsidRDefault="00815B50" w:rsidP="00026977">
      <w:pPr>
        <w:pStyle w:val="ListParagraph"/>
        <w:ind w:left="360"/>
      </w:pPr>
    </w:p>
    <w:p w:rsidR="00815B50" w:rsidRDefault="00815B50" w:rsidP="00A340F3">
      <w:pPr>
        <w:pStyle w:val="ListParagraph"/>
        <w:numPr>
          <w:ilvl w:val="0"/>
          <w:numId w:val="1"/>
        </w:numPr>
      </w:pPr>
      <w:r w:rsidRPr="00DA397A">
        <w:rPr>
          <w:b/>
        </w:rPr>
        <w:t>General Requirements</w:t>
      </w:r>
      <w:r w:rsidR="00F73C05">
        <w:br/>
      </w:r>
      <w:r w:rsidR="00F73C05">
        <w:br/>
        <w:t xml:space="preserve">Proposed </w:t>
      </w:r>
      <w:r w:rsidR="00026977">
        <w:t xml:space="preserve">fiber should consist of new fiber optics cable with the following </w:t>
      </w:r>
      <w:r w:rsidR="00DA397A">
        <w:t>minimum</w:t>
      </w:r>
      <w:ins w:id="0" w:author="JIM BLAIR" w:date="2012-06-06T08:00:00Z">
        <w:r w:rsidR="00CD5B54">
          <w:t xml:space="preserve"> </w:t>
        </w:r>
      </w:ins>
      <w:r w:rsidR="00DA397A">
        <w:t>specifications</w:t>
      </w:r>
      <w:r w:rsidR="00F73C05">
        <w:t>:</w:t>
      </w:r>
      <w:r w:rsidR="00F73C05">
        <w:br/>
      </w:r>
      <w:r w:rsidR="00F73C05">
        <w:br/>
        <w:t>A.)</w:t>
      </w:r>
      <w:r w:rsidR="00CB2E1C">
        <w:t xml:space="preserve">  </w:t>
      </w:r>
      <w:r w:rsidR="00CD5B54">
        <w:t xml:space="preserve">OSP </w:t>
      </w:r>
      <w:proofErr w:type="spellStart"/>
      <w:r w:rsidR="00CB2E1C">
        <w:t>Singlemode</w:t>
      </w:r>
      <w:proofErr w:type="spellEnd"/>
      <w:r w:rsidR="00CB2E1C">
        <w:t xml:space="preserve"> </w:t>
      </w:r>
      <w:r w:rsidR="00B3162F">
        <w:t xml:space="preserve">fiber </w:t>
      </w:r>
      <w:r w:rsidR="00CB2E1C">
        <w:t>24 strand</w:t>
      </w:r>
      <w:r w:rsidR="009C4AC4">
        <w:br/>
      </w:r>
      <w:r w:rsidR="00962A48">
        <w:t xml:space="preserve">B.) </w:t>
      </w:r>
      <w:r w:rsidR="00CB2E1C">
        <w:t xml:space="preserve">ST to ST Connectors  </w:t>
      </w:r>
      <w:r w:rsidR="00CB2E1C">
        <w:br/>
        <w:t xml:space="preserve">C.) Core/Cladding at </w:t>
      </w:r>
      <w:r w:rsidR="00CB2E1C" w:rsidRPr="00CB2E1C">
        <w:t xml:space="preserve">8-9/125 microns </w:t>
      </w:r>
      <w:r w:rsidR="00CB2E1C">
        <w:br/>
      </w:r>
      <w:r w:rsidR="00B3162F">
        <w:t>D</w:t>
      </w:r>
      <w:r w:rsidR="00CB2E1C">
        <w:t xml:space="preserve">.) </w:t>
      </w:r>
      <w:r w:rsidR="00A340F3">
        <w:t xml:space="preserve"> Rack mountable Fiber enclosure with ST barrel connectors in Morgan.  Fusion splice required at Jeter junction box. Outdoor </w:t>
      </w:r>
      <w:r w:rsidR="00557CE9">
        <w:t xml:space="preserve">rated </w:t>
      </w:r>
      <w:r w:rsidR="00A340F3">
        <w:t>splice case and tray required</w:t>
      </w:r>
      <w:r w:rsidR="00557CE9">
        <w:t>.</w:t>
      </w:r>
      <w:del w:id="1" w:author="JIM BLAIR" w:date="2012-06-06T08:09:00Z">
        <w:r w:rsidR="00CB2E1C" w:rsidDel="00A340F3">
          <w:delText xml:space="preserve"> </w:delText>
        </w:r>
      </w:del>
      <w:r>
        <w:br/>
      </w:r>
      <w:r>
        <w:br/>
      </w:r>
      <w:r w:rsidR="009C4AC4">
        <w:t>All hardware (“equipment”) must meet or exceed specifications provided here in.  Vendors are required to clearly identify any deviations for the bid specifications.  Quality, reliability and performance of equipment are essential to our applications. Qualified repair service, parts and technical support must be available.</w:t>
      </w:r>
    </w:p>
    <w:p w:rsidR="00815B50" w:rsidRDefault="00815B50" w:rsidP="0086779E">
      <w:pPr>
        <w:pStyle w:val="ListParagraph"/>
        <w:ind w:left="360"/>
      </w:pPr>
    </w:p>
    <w:p w:rsidR="00815B50" w:rsidRDefault="00815B50" w:rsidP="00815B50">
      <w:pPr>
        <w:pStyle w:val="ListParagraph"/>
        <w:numPr>
          <w:ilvl w:val="0"/>
          <w:numId w:val="1"/>
        </w:numPr>
      </w:pPr>
      <w:r w:rsidRPr="00815B50">
        <w:rPr>
          <w:b/>
        </w:rPr>
        <w:t>Installation, Training and Support:</w:t>
      </w:r>
      <w:r>
        <w:br/>
      </w:r>
      <w:r>
        <w:br/>
        <w:t>A.) The solution is to be configured installed and tested and made operational within 60 days of official bid award notification.</w:t>
      </w:r>
      <w:r>
        <w:br/>
        <w:t>B.) Awarded company must provide system and services support (technical support desk, remote diagnostics, on-site technical visits).</w:t>
      </w:r>
      <w:r>
        <w:br/>
        <w:t>C.) Awarded company must provide training and written documentation.</w:t>
      </w:r>
      <w:r>
        <w:br/>
      </w:r>
    </w:p>
    <w:p w:rsidR="00E46D42" w:rsidRDefault="00815B50" w:rsidP="00815B50">
      <w:pPr>
        <w:pStyle w:val="ListParagraph"/>
        <w:numPr>
          <w:ilvl w:val="0"/>
          <w:numId w:val="1"/>
        </w:numPr>
      </w:pPr>
      <w:r w:rsidRPr="00815B50">
        <w:rPr>
          <w:b/>
        </w:rPr>
        <w:t>Bid Submission:</w:t>
      </w:r>
      <w:r>
        <w:rPr>
          <w:b/>
        </w:rPr>
        <w:br/>
      </w:r>
      <w:r>
        <w:br/>
        <w:t xml:space="preserve">The Bidder should submit bids with unit prices reflected on all components. Professional services, </w:t>
      </w:r>
      <w:r w:rsidR="00DA397A">
        <w:t xml:space="preserve">hardware </w:t>
      </w:r>
      <w:r>
        <w:t xml:space="preserve">and other expenses should be listed separately.  County reserves the right to purchase none, one or several of any items quoted based upon the bid </w:t>
      </w:r>
      <w:r w:rsidR="00FE0ADA">
        <w:t>proposal</w:t>
      </w:r>
      <w:r>
        <w:t>.</w:t>
      </w:r>
      <w:r>
        <w:br/>
      </w:r>
      <w:r>
        <w:br/>
        <w:t>The Bidder must submit no less than (3) three references from current clients.  The County reserves the right to use itself as a reference and to solicit references from clients other than those listed.</w:t>
      </w:r>
    </w:p>
    <w:p w:rsidR="00815B50" w:rsidRDefault="00E46D42" w:rsidP="00E46D42">
      <w:pPr>
        <w:ind w:left="360"/>
      </w:pPr>
      <w:r>
        <w:lastRenderedPageBreak/>
        <w:t>Please refer any questions regarding th</w:t>
      </w:r>
      <w:r w:rsidR="00DA397A">
        <w:t xml:space="preserve">is fiber expansion project </w:t>
      </w:r>
      <w:r>
        <w:t xml:space="preserve">system to </w:t>
      </w:r>
      <w:r w:rsidRPr="00E46D42">
        <w:rPr>
          <w:color w:val="0070C0"/>
          <w:u w:val="single"/>
        </w:rPr>
        <w:t>J</w:t>
      </w:r>
      <w:r w:rsidR="00DA397A">
        <w:rPr>
          <w:color w:val="0070C0"/>
          <w:u w:val="single"/>
        </w:rPr>
        <w:t>Blair</w:t>
      </w:r>
      <w:r w:rsidRPr="00E46D42">
        <w:rPr>
          <w:color w:val="0070C0"/>
          <w:u w:val="single"/>
        </w:rPr>
        <w:t>@Shelby</w:t>
      </w:r>
      <w:r w:rsidR="00DA397A">
        <w:rPr>
          <w:color w:val="0070C0"/>
          <w:u w:val="single"/>
        </w:rPr>
        <w:t>AL</w:t>
      </w:r>
      <w:r w:rsidRPr="00E46D42">
        <w:rPr>
          <w:color w:val="0070C0"/>
          <w:u w:val="single"/>
        </w:rPr>
        <w:t>.com</w:t>
      </w:r>
      <w:r w:rsidR="00815B50">
        <w:br/>
      </w:r>
    </w:p>
    <w:p w:rsidR="00A14049" w:rsidRDefault="00815B50" w:rsidP="00815B50">
      <w:pPr>
        <w:pStyle w:val="ListParagraph"/>
        <w:numPr>
          <w:ilvl w:val="0"/>
          <w:numId w:val="1"/>
        </w:numPr>
      </w:pPr>
      <w:r w:rsidRPr="00815B50">
        <w:rPr>
          <w:b/>
        </w:rPr>
        <w:t>Evaluation Criteria:</w:t>
      </w:r>
      <w:r>
        <w:rPr>
          <w:b/>
        </w:rPr>
        <w:br/>
      </w:r>
      <w:r>
        <w:br/>
        <w:t>Evaluation will be based on the County</w:t>
      </w:r>
      <w:r w:rsidR="00ED3AAB">
        <w:t xml:space="preserve"> and </w:t>
      </w:r>
      <w:r w:rsidR="00420494">
        <w:t>&amp; UM’s</w:t>
      </w:r>
      <w:r w:rsidR="00ED3AAB">
        <w:t xml:space="preserve"> </w:t>
      </w:r>
      <w:r>
        <w:t xml:space="preserve">sole judgment of the quality and features of the services and </w:t>
      </w:r>
      <w:r w:rsidR="00DA397A">
        <w:t xml:space="preserve">hardware </w:t>
      </w:r>
      <w:r>
        <w:t xml:space="preserve">offered, </w:t>
      </w:r>
      <w:r w:rsidR="00FE0ADA">
        <w:t xml:space="preserve">references, </w:t>
      </w:r>
      <w:r>
        <w:t>support capabilities of the firm and price.</w:t>
      </w:r>
    </w:p>
    <w:p w:rsidR="00A14049" w:rsidRDefault="00A14049" w:rsidP="00A14049">
      <w:pPr>
        <w:pStyle w:val="ListParagraph"/>
        <w:ind w:left="360"/>
      </w:pPr>
    </w:p>
    <w:p w:rsidR="00815B50" w:rsidRPr="00B3162F" w:rsidRDefault="00026977" w:rsidP="00B3162F">
      <w:pPr>
        <w:pStyle w:val="ListParagraph"/>
        <w:numPr>
          <w:ilvl w:val="0"/>
          <w:numId w:val="1"/>
        </w:numPr>
      </w:pPr>
      <w:r>
        <w:rPr>
          <w:b/>
        </w:rPr>
        <w:t>Maps</w:t>
      </w:r>
      <w:r w:rsidR="00A95B73">
        <w:rPr>
          <w:b/>
        </w:rPr>
        <w:t>:</w:t>
      </w:r>
    </w:p>
    <w:p w:rsidR="00B3162F" w:rsidDel="00ED3AAB" w:rsidRDefault="00B3162F" w:rsidP="00B3162F">
      <w:pPr>
        <w:pStyle w:val="ListParagraph"/>
        <w:rPr>
          <w:del w:id="2" w:author="PHIL BURNS" w:date="2012-06-06T08:27:00Z"/>
        </w:rPr>
      </w:pPr>
    </w:p>
    <w:p w:rsidR="00B3162F" w:rsidRDefault="00420494" w:rsidP="00B3162F">
      <w:pPr>
        <w:pStyle w:val="ListParagraph"/>
        <w:ind w:left="360"/>
      </w:pPr>
      <w:bookmarkStart w:id="3" w:name="_GoBack"/>
      <w:r>
        <w:rPr>
          <w:noProof/>
        </w:rPr>
        <w:drawing>
          <wp:inline distT="0" distB="0" distL="0" distR="0">
            <wp:extent cx="3841149" cy="609492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841149" cy="6094923"/>
                    </a:xfrm>
                    <a:prstGeom prst="rect">
                      <a:avLst/>
                    </a:prstGeom>
                  </pic:spPr>
                </pic:pic>
              </a:graphicData>
            </a:graphic>
          </wp:inline>
        </w:drawing>
      </w:r>
      <w:bookmarkEnd w:id="3"/>
    </w:p>
    <w:sectPr w:rsidR="00B3162F" w:rsidSect="006D77FC">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225" w:rsidRDefault="005A0225" w:rsidP="00A14049">
      <w:pPr>
        <w:spacing w:after="0" w:line="240" w:lineRule="auto"/>
      </w:pPr>
      <w:r>
        <w:separator/>
      </w:r>
    </w:p>
  </w:endnote>
  <w:endnote w:type="continuationSeparator" w:id="0">
    <w:p w:rsidR="005A0225" w:rsidRDefault="005A0225" w:rsidP="00A140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3742857"/>
      <w:docPartObj>
        <w:docPartGallery w:val="Page Numbers (Bottom of Page)"/>
        <w:docPartUnique/>
      </w:docPartObj>
    </w:sdtPr>
    <w:sdtEndPr>
      <w:rPr>
        <w:color w:val="808080" w:themeColor="background1" w:themeShade="80"/>
        <w:spacing w:val="60"/>
      </w:rPr>
    </w:sdtEndPr>
    <w:sdtContent>
      <w:p w:rsidR="00DA13F8" w:rsidRDefault="006D77FC">
        <w:pPr>
          <w:pStyle w:val="Footer"/>
          <w:pBdr>
            <w:top w:val="single" w:sz="4" w:space="1" w:color="D9D9D9" w:themeColor="background1" w:themeShade="D9"/>
          </w:pBdr>
          <w:jc w:val="right"/>
        </w:pPr>
        <w:r>
          <w:fldChar w:fldCharType="begin"/>
        </w:r>
        <w:r w:rsidR="00DA13F8">
          <w:instrText xml:space="preserve"> PAGE   \* MERGEFORMAT </w:instrText>
        </w:r>
        <w:r>
          <w:fldChar w:fldCharType="separate"/>
        </w:r>
        <w:r w:rsidR="00ED3AAB">
          <w:rPr>
            <w:noProof/>
          </w:rPr>
          <w:t>1</w:t>
        </w:r>
        <w:r>
          <w:rPr>
            <w:noProof/>
          </w:rPr>
          <w:fldChar w:fldCharType="end"/>
        </w:r>
        <w:r w:rsidR="00DA13F8">
          <w:t xml:space="preserve"> | </w:t>
        </w:r>
        <w:r w:rsidR="00DA13F8">
          <w:rPr>
            <w:color w:val="808080" w:themeColor="background1" w:themeShade="80"/>
            <w:spacing w:val="60"/>
          </w:rPr>
          <w:t>Page</w:t>
        </w:r>
      </w:p>
    </w:sdtContent>
  </w:sdt>
  <w:p w:rsidR="00DA13F8" w:rsidRDefault="00DA13F8" w:rsidP="00DA13F8">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225" w:rsidRDefault="005A0225" w:rsidP="00A14049">
      <w:pPr>
        <w:spacing w:after="0" w:line="240" w:lineRule="auto"/>
      </w:pPr>
      <w:r>
        <w:separator/>
      </w:r>
    </w:p>
  </w:footnote>
  <w:footnote w:type="continuationSeparator" w:id="0">
    <w:p w:rsidR="005A0225" w:rsidRDefault="005A0225" w:rsidP="00A140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049" w:rsidRDefault="00026977" w:rsidP="00A14049">
    <w:pPr>
      <w:pStyle w:val="Heading1"/>
      <w:ind w:left="900" w:right="900"/>
      <w:jc w:val="center"/>
      <w:rPr>
        <w:sz w:val="32"/>
      </w:rPr>
    </w:pPr>
    <w:r>
      <w:rPr>
        <w:sz w:val="32"/>
      </w:rPr>
      <w:t xml:space="preserve">Fiber Expansion – </w:t>
    </w:r>
    <w:r w:rsidR="00A705B9">
      <w:rPr>
        <w:sz w:val="32"/>
      </w:rPr>
      <w:t>Jeter to Morgan</w:t>
    </w:r>
  </w:p>
  <w:p w:rsidR="00A14049" w:rsidRDefault="00A140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3175C4"/>
    <w:multiLevelType w:val="hybridMultilevel"/>
    <w:tmpl w:val="DD7C6F7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9AE3623"/>
    <w:multiLevelType w:val="multilevel"/>
    <w:tmpl w:val="34CCFC32"/>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7C423F3F"/>
    <w:multiLevelType w:val="hybridMultilevel"/>
    <w:tmpl w:val="3B242B58"/>
    <w:lvl w:ilvl="0" w:tplc="4762F56E">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7E112500"/>
    <w:multiLevelType w:val="hybridMultilevel"/>
    <w:tmpl w:val="DD7C6F7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B50"/>
    <w:rsid w:val="00026977"/>
    <w:rsid w:val="000909AB"/>
    <w:rsid w:val="000C3B63"/>
    <w:rsid w:val="00103005"/>
    <w:rsid w:val="00131D82"/>
    <w:rsid w:val="00246B48"/>
    <w:rsid w:val="00420494"/>
    <w:rsid w:val="005545D0"/>
    <w:rsid w:val="00557CE9"/>
    <w:rsid w:val="00584809"/>
    <w:rsid w:val="005A0225"/>
    <w:rsid w:val="006877BD"/>
    <w:rsid w:val="006D77FC"/>
    <w:rsid w:val="00712216"/>
    <w:rsid w:val="00815B50"/>
    <w:rsid w:val="008518A6"/>
    <w:rsid w:val="0086779E"/>
    <w:rsid w:val="009407DD"/>
    <w:rsid w:val="00947ACC"/>
    <w:rsid w:val="00962A48"/>
    <w:rsid w:val="009C4AC4"/>
    <w:rsid w:val="009E5DFE"/>
    <w:rsid w:val="00A14049"/>
    <w:rsid w:val="00A340F3"/>
    <w:rsid w:val="00A705B9"/>
    <w:rsid w:val="00A95B73"/>
    <w:rsid w:val="00AB3E51"/>
    <w:rsid w:val="00AE2EFF"/>
    <w:rsid w:val="00B3162F"/>
    <w:rsid w:val="00B52F58"/>
    <w:rsid w:val="00BA0AF2"/>
    <w:rsid w:val="00BD1CB5"/>
    <w:rsid w:val="00BD59BD"/>
    <w:rsid w:val="00CB2E1C"/>
    <w:rsid w:val="00CC3D8E"/>
    <w:rsid w:val="00CD5B54"/>
    <w:rsid w:val="00D80B5F"/>
    <w:rsid w:val="00D81738"/>
    <w:rsid w:val="00DA13F8"/>
    <w:rsid w:val="00DA1A35"/>
    <w:rsid w:val="00DA397A"/>
    <w:rsid w:val="00E46D42"/>
    <w:rsid w:val="00ED3AAB"/>
    <w:rsid w:val="00F05A4D"/>
    <w:rsid w:val="00F73C05"/>
    <w:rsid w:val="00FE0AD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A14049"/>
    <w:pPr>
      <w:keepNext/>
      <w:spacing w:after="0" w:line="240" w:lineRule="auto"/>
      <w:outlineLvl w:val="0"/>
    </w:pPr>
    <w:rPr>
      <w:rFonts w:ascii="Times New Roman" w:eastAsia="Times New Roman" w:hAnsi="Times New Roman" w:cs="Times New Roman"/>
      <w:b/>
      <w:bCs/>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5B50"/>
    <w:pPr>
      <w:ind w:left="720"/>
      <w:contextualSpacing/>
    </w:pPr>
  </w:style>
  <w:style w:type="paragraph" w:styleId="Header">
    <w:name w:val="header"/>
    <w:basedOn w:val="Normal"/>
    <w:link w:val="HeaderChar"/>
    <w:uiPriority w:val="99"/>
    <w:unhideWhenUsed/>
    <w:rsid w:val="00A140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4049"/>
  </w:style>
  <w:style w:type="paragraph" w:styleId="Footer">
    <w:name w:val="footer"/>
    <w:basedOn w:val="Normal"/>
    <w:link w:val="FooterChar"/>
    <w:uiPriority w:val="99"/>
    <w:unhideWhenUsed/>
    <w:rsid w:val="00A140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4049"/>
  </w:style>
  <w:style w:type="character" w:customStyle="1" w:styleId="Heading1Char">
    <w:name w:val="Heading 1 Char"/>
    <w:basedOn w:val="DefaultParagraphFont"/>
    <w:link w:val="Heading1"/>
    <w:rsid w:val="00A14049"/>
    <w:rPr>
      <w:rFonts w:ascii="Times New Roman" w:eastAsia="Times New Roman" w:hAnsi="Times New Roman" w:cs="Times New Roman"/>
      <w:b/>
      <w:bCs/>
      <w:sz w:val="24"/>
      <w:szCs w:val="24"/>
      <w:lang w:val="en-CA"/>
    </w:rPr>
  </w:style>
  <w:style w:type="paragraph" w:styleId="BalloonText">
    <w:name w:val="Balloon Text"/>
    <w:basedOn w:val="Normal"/>
    <w:link w:val="BalloonTextChar"/>
    <w:uiPriority w:val="99"/>
    <w:semiHidden/>
    <w:unhideWhenUsed/>
    <w:rsid w:val="00B316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16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A14049"/>
    <w:pPr>
      <w:keepNext/>
      <w:spacing w:after="0" w:line="240" w:lineRule="auto"/>
      <w:outlineLvl w:val="0"/>
    </w:pPr>
    <w:rPr>
      <w:rFonts w:ascii="Times New Roman" w:eastAsia="Times New Roman" w:hAnsi="Times New Roman" w:cs="Times New Roman"/>
      <w:b/>
      <w:bCs/>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5B50"/>
    <w:pPr>
      <w:ind w:left="720"/>
      <w:contextualSpacing/>
    </w:pPr>
  </w:style>
  <w:style w:type="paragraph" w:styleId="Header">
    <w:name w:val="header"/>
    <w:basedOn w:val="Normal"/>
    <w:link w:val="HeaderChar"/>
    <w:uiPriority w:val="99"/>
    <w:unhideWhenUsed/>
    <w:rsid w:val="00A140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4049"/>
  </w:style>
  <w:style w:type="paragraph" w:styleId="Footer">
    <w:name w:val="footer"/>
    <w:basedOn w:val="Normal"/>
    <w:link w:val="FooterChar"/>
    <w:uiPriority w:val="99"/>
    <w:unhideWhenUsed/>
    <w:rsid w:val="00A140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4049"/>
  </w:style>
  <w:style w:type="character" w:customStyle="1" w:styleId="Heading1Char">
    <w:name w:val="Heading 1 Char"/>
    <w:basedOn w:val="DefaultParagraphFont"/>
    <w:link w:val="Heading1"/>
    <w:rsid w:val="00A14049"/>
    <w:rPr>
      <w:rFonts w:ascii="Times New Roman" w:eastAsia="Times New Roman" w:hAnsi="Times New Roman" w:cs="Times New Roman"/>
      <w:b/>
      <w:bCs/>
      <w:sz w:val="24"/>
      <w:szCs w:val="24"/>
      <w:lang w:val="en-CA"/>
    </w:rPr>
  </w:style>
  <w:style w:type="paragraph" w:styleId="BalloonText">
    <w:name w:val="Balloon Text"/>
    <w:basedOn w:val="Normal"/>
    <w:link w:val="BalloonTextChar"/>
    <w:uiPriority w:val="99"/>
    <w:semiHidden/>
    <w:unhideWhenUsed/>
    <w:rsid w:val="00B316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16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644306">
      <w:bodyDiv w:val="1"/>
      <w:marLeft w:val="0"/>
      <w:marRight w:val="0"/>
      <w:marTop w:val="0"/>
      <w:marBottom w:val="0"/>
      <w:divBdr>
        <w:top w:val="none" w:sz="0" w:space="0" w:color="auto"/>
        <w:left w:val="none" w:sz="0" w:space="0" w:color="auto"/>
        <w:bottom w:val="none" w:sz="0" w:space="0" w:color="auto"/>
        <w:right w:val="none" w:sz="0" w:space="0" w:color="auto"/>
      </w:divBdr>
    </w:div>
    <w:div w:id="395709342">
      <w:bodyDiv w:val="1"/>
      <w:marLeft w:val="0"/>
      <w:marRight w:val="0"/>
      <w:marTop w:val="0"/>
      <w:marBottom w:val="0"/>
      <w:divBdr>
        <w:top w:val="none" w:sz="0" w:space="0" w:color="auto"/>
        <w:left w:val="none" w:sz="0" w:space="0" w:color="auto"/>
        <w:bottom w:val="none" w:sz="0" w:space="0" w:color="auto"/>
        <w:right w:val="none" w:sz="0" w:space="0" w:color="auto"/>
      </w:divBdr>
    </w:div>
    <w:div w:id="524757587">
      <w:bodyDiv w:val="1"/>
      <w:marLeft w:val="0"/>
      <w:marRight w:val="0"/>
      <w:marTop w:val="0"/>
      <w:marBottom w:val="0"/>
      <w:divBdr>
        <w:top w:val="none" w:sz="0" w:space="0" w:color="auto"/>
        <w:left w:val="none" w:sz="0" w:space="0" w:color="auto"/>
        <w:bottom w:val="none" w:sz="0" w:space="0" w:color="auto"/>
        <w:right w:val="none" w:sz="0" w:space="0" w:color="auto"/>
      </w:divBdr>
    </w:div>
    <w:div w:id="948699589">
      <w:bodyDiv w:val="1"/>
      <w:marLeft w:val="0"/>
      <w:marRight w:val="0"/>
      <w:marTop w:val="0"/>
      <w:marBottom w:val="0"/>
      <w:divBdr>
        <w:top w:val="none" w:sz="0" w:space="0" w:color="auto"/>
        <w:left w:val="none" w:sz="0" w:space="0" w:color="auto"/>
        <w:bottom w:val="none" w:sz="0" w:space="0" w:color="auto"/>
        <w:right w:val="none" w:sz="0" w:space="0" w:color="auto"/>
      </w:divBdr>
    </w:div>
    <w:div w:id="1334994962">
      <w:bodyDiv w:val="1"/>
      <w:marLeft w:val="0"/>
      <w:marRight w:val="0"/>
      <w:marTop w:val="0"/>
      <w:marBottom w:val="0"/>
      <w:divBdr>
        <w:top w:val="none" w:sz="0" w:space="0" w:color="auto"/>
        <w:left w:val="none" w:sz="0" w:space="0" w:color="auto"/>
        <w:bottom w:val="none" w:sz="0" w:space="0" w:color="auto"/>
        <w:right w:val="none" w:sz="0" w:space="0" w:color="auto"/>
      </w:divBdr>
    </w:div>
    <w:div w:id="1660185787">
      <w:bodyDiv w:val="1"/>
      <w:marLeft w:val="0"/>
      <w:marRight w:val="0"/>
      <w:marTop w:val="0"/>
      <w:marBottom w:val="0"/>
      <w:divBdr>
        <w:top w:val="none" w:sz="0" w:space="0" w:color="auto"/>
        <w:left w:val="none" w:sz="0" w:space="0" w:color="auto"/>
        <w:bottom w:val="none" w:sz="0" w:space="0" w:color="auto"/>
        <w:right w:val="none" w:sz="0" w:space="0" w:color="auto"/>
      </w:divBdr>
    </w:div>
    <w:div w:id="175743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B43DA089B5FD41B509B510F27E0DA3" ma:contentTypeVersion="1" ma:contentTypeDescription="Create a new document." ma:contentTypeScope="" ma:versionID="bf385610d89ab65973ac51978ca37f07">
  <xsd:schema xmlns:xsd="http://www.w3.org/2001/XMLSchema" xmlns:p="http://schemas.microsoft.com/office/2006/metadata/properties" xmlns:ns2="8c5ca302-7dac-4e14-b6e1-47cf44c7e578" targetNamespace="http://schemas.microsoft.com/office/2006/metadata/properties" ma:root="true" ma:fieldsID="3720b2f8875e8ac590a501a75321b1fb" ns2:_="">
    <xsd:import namespace="8c5ca302-7dac-4e14-b6e1-47cf44c7e578"/>
    <xsd:element name="properties">
      <xsd:complexType>
        <xsd:sequence>
          <xsd:element name="documentManagement">
            <xsd:complexType>
              <xsd:all>
                <xsd:element ref="ns2:Document_x0020_Type"/>
              </xsd:all>
            </xsd:complexType>
          </xsd:element>
        </xsd:sequence>
      </xsd:complexType>
    </xsd:element>
  </xsd:schema>
  <xsd:schema xmlns:xsd="http://www.w3.org/2001/XMLSchema" xmlns:dms="http://schemas.microsoft.com/office/2006/documentManagement/types" targetNamespace="8c5ca302-7dac-4e14-b6e1-47cf44c7e578" elementFormDefault="qualified">
    <xsd:import namespace="http://schemas.microsoft.com/office/2006/documentManagement/types"/>
    <xsd:element name="Document_x0020_Type" ma:index="8" ma:displayName="Document Type" ma:internalName="Document_x0020_Type">
      <xsd:simpleType>
        <xsd:restriction base="dms:Choice">
          <xsd:enumeration value="Bid Document"/>
          <xsd:enumeration value="Addendum"/>
          <xsd:enumeration value="Newspaper Advertisement"/>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ocument_x0020_Type xmlns="8c5ca302-7dac-4e14-b6e1-47cf44c7e578">Addendum</Document_x0020_Type>
  </documentManagement>
</p:properties>
</file>

<file path=customXml/itemProps1.xml><?xml version="1.0" encoding="utf-8"?>
<ds:datastoreItem xmlns:ds="http://schemas.openxmlformats.org/officeDocument/2006/customXml" ds:itemID="{8EE0A049-B778-4FAB-B27C-5248CABF047E}"/>
</file>

<file path=customXml/itemProps2.xml><?xml version="1.0" encoding="utf-8"?>
<ds:datastoreItem xmlns:ds="http://schemas.openxmlformats.org/officeDocument/2006/customXml" ds:itemID="{7CCB057B-49DB-4C46-BEE5-FB3B67799996}"/>
</file>

<file path=customXml/itemProps3.xml><?xml version="1.0" encoding="utf-8"?>
<ds:datastoreItem xmlns:ds="http://schemas.openxmlformats.org/officeDocument/2006/customXml" ds:itemID="{F7A83382-4E07-4ABB-83F6-7E22DBD4EDAC}"/>
</file>

<file path=docProps/app.xml><?xml version="1.0" encoding="utf-8"?>
<Properties xmlns="http://schemas.openxmlformats.org/officeDocument/2006/extended-properties" xmlns:vt="http://schemas.openxmlformats.org/officeDocument/2006/docPropsVTypes">
  <Template>Normal.dotm</Template>
  <TotalTime>0</TotalTime>
  <Pages>2</Pages>
  <Words>360</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Fiber Optics Morgan</dc:title>
  <dc:creator>LOREN RUSSELL</dc:creator>
  <cp:lastModifiedBy>PHIL BURNS</cp:lastModifiedBy>
  <cp:revision>2</cp:revision>
  <dcterms:created xsi:type="dcterms:W3CDTF">2012-06-06T13:27:00Z</dcterms:created>
  <dcterms:modified xsi:type="dcterms:W3CDTF">2012-06-06T13:27:00Z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0x010100BDB43DA089B5FD41B509B510F27E0DA3</vt:lpwstr>
  </property>
</Properties>
</file>